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0E2E5A">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F13DBC">
      <w:pPr>
        <w:pStyle w:val="Odstavecseseznamem"/>
        <w:numPr>
          <w:ilvl w:val="0"/>
          <w:numId w:val="20"/>
        </w:numPr>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02305D">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059F89D3" w14:textId="5477078B" w:rsidR="00C51832" w:rsidRDefault="00C51832" w:rsidP="0024457F">
      <w:pPr>
        <w:jc w:val="center"/>
        <w:rPr>
          <w:rFonts w:ascii="Calibri" w:hAnsi="Calibri" w:cs="Calibri"/>
          <w:sz w:val="22"/>
          <w:szCs w:val="22"/>
        </w:rPr>
      </w:pPr>
    </w:p>
    <w:p w14:paraId="7569398F" w14:textId="77777777" w:rsidR="00C51832" w:rsidRPr="004617FC" w:rsidRDefault="00C51832"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18ABEDE1" w14:textId="6B740E17"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bookmarkStart w:id="1" w:name="_Hlk123730503"/>
      <w:r w:rsidR="003E4F1D" w:rsidRPr="00CB71F7">
        <w:rPr>
          <w:rFonts w:ascii="Calibri" w:hAnsi="Calibri" w:cs="Calibri"/>
          <w:b/>
          <w:bCs/>
          <w:sz w:val="22"/>
          <w:szCs w:val="22"/>
        </w:rPr>
        <w:t xml:space="preserve">Léčivý přípravek ATC skupiny </w:t>
      </w:r>
      <w:r w:rsidR="003E4F1D">
        <w:rPr>
          <w:rFonts w:ascii="Calibri" w:hAnsi="Calibri" w:cs="Calibri"/>
          <w:b/>
          <w:bCs/>
          <w:sz w:val="22"/>
          <w:szCs w:val="22"/>
        </w:rPr>
        <w:t xml:space="preserve">L01XX35 </w:t>
      </w:r>
      <w:r w:rsidR="003E4F1D" w:rsidRPr="00CB71F7">
        <w:rPr>
          <w:rFonts w:ascii="Calibri" w:hAnsi="Calibri" w:cs="Calibri"/>
          <w:b/>
          <w:bCs/>
          <w:sz w:val="22"/>
          <w:szCs w:val="22"/>
        </w:rPr>
        <w:t>s účinnou látkou</w:t>
      </w:r>
      <w:r w:rsidR="003E4F1D">
        <w:rPr>
          <w:rFonts w:ascii="Calibri" w:hAnsi="Calibri" w:cs="Calibri"/>
          <w:b/>
          <w:bCs/>
          <w:sz w:val="22"/>
          <w:szCs w:val="22"/>
        </w:rPr>
        <w:t xml:space="preserve"> </w:t>
      </w:r>
      <w:proofErr w:type="spellStart"/>
      <w:r w:rsidR="000F4A89">
        <w:rPr>
          <w:rFonts w:ascii="Calibri" w:hAnsi="Calibri" w:cs="Calibri"/>
          <w:b/>
          <w:bCs/>
          <w:sz w:val="22"/>
          <w:szCs w:val="22"/>
        </w:rPr>
        <w:t>a</w:t>
      </w:r>
      <w:r w:rsidR="003E4F1D">
        <w:rPr>
          <w:rFonts w:ascii="Calibri" w:hAnsi="Calibri" w:cs="Calibri"/>
          <w:b/>
          <w:bCs/>
          <w:sz w:val="22"/>
          <w:szCs w:val="22"/>
        </w:rPr>
        <w:t>nagrelid</w:t>
      </w:r>
      <w:bookmarkEnd w:id="1"/>
      <w:proofErr w:type="spellEnd"/>
      <w:r w:rsidR="0002305D">
        <w:rPr>
          <w:rFonts w:ascii="Calibri" w:hAnsi="Calibri" w:cs="Arial"/>
          <w:b/>
          <w:bCs/>
          <w:sz w:val="22"/>
          <w:szCs w:val="22"/>
        </w:rPr>
        <w:t>.</w:t>
      </w:r>
      <w:r w:rsidR="0022356A" w:rsidRPr="0022356A">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5F2C2B51"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3E4F1D" w:rsidRPr="003E4F1D">
        <w:rPr>
          <w:rFonts w:ascii="Calibri" w:hAnsi="Calibri" w:cs="Calibri"/>
          <w:sz w:val="22"/>
          <w:szCs w:val="22"/>
        </w:rPr>
        <w:t xml:space="preserve">léčivý přípravek ATC skupiny L01XX35 s účinnou látkou </w:t>
      </w:r>
      <w:proofErr w:type="spellStart"/>
      <w:r w:rsidR="000F4A89">
        <w:rPr>
          <w:rFonts w:ascii="Calibri" w:hAnsi="Calibri" w:cs="Calibri"/>
          <w:sz w:val="22"/>
          <w:szCs w:val="22"/>
        </w:rPr>
        <w:t>a</w:t>
      </w:r>
      <w:r w:rsidR="003E4F1D" w:rsidRPr="003E4F1D">
        <w:rPr>
          <w:rFonts w:ascii="Calibri" w:hAnsi="Calibri" w:cs="Calibri"/>
          <w:sz w:val="22"/>
          <w:szCs w:val="22"/>
        </w:rPr>
        <w:t>nagrelid</w:t>
      </w:r>
      <w:proofErr w:type="spellEnd"/>
      <w:r w:rsidR="003E4F1D"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C51832">
      <w:pPr>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18C5CCCB"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2" w:name="_Hlk109636875"/>
      <w:r w:rsidR="00E70C67" w:rsidRPr="0030471B">
        <w:rPr>
          <w:rFonts w:ascii="Calibri" w:hAnsi="Calibri" w:cs="Calibri"/>
          <w:sz w:val="22"/>
          <w:szCs w:val="22"/>
        </w:rPr>
        <w:t>na základě dílčích objednávek vystavených kupujícím,</w:t>
      </w:r>
      <w:bookmarkEnd w:id="2"/>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164084F3"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bookmarkStart w:id="3" w:name="_Hlk109636900"/>
      <w:r w:rsidR="00E70C67" w:rsidRPr="0030471B">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bookmarkEnd w:id="3"/>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48D2710C" w:rsidR="00A6648D" w:rsidRDefault="00A6648D" w:rsidP="005E0F36">
      <w:pPr>
        <w:jc w:val="both"/>
        <w:rPr>
          <w:rFonts w:ascii="Calibri" w:hAnsi="Calibri" w:cs="Calibri"/>
          <w:iCs/>
          <w:sz w:val="22"/>
          <w:szCs w:val="22"/>
        </w:rPr>
      </w:pPr>
    </w:p>
    <w:p w14:paraId="4C47ACC1" w14:textId="77777777" w:rsidR="0002305D" w:rsidRPr="004617FC" w:rsidRDefault="0002305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407C88A"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33C466D4" w14:textId="0A47EE2F" w:rsidR="000F4A89" w:rsidRPr="000F4A89" w:rsidRDefault="007460F2" w:rsidP="000F4A89">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0F4A89">
        <w:rPr>
          <w:rFonts w:ascii="Calibri" w:hAnsi="Calibri" w:cs="Calibri"/>
          <w:sz w:val="22"/>
          <w:szCs w:val="22"/>
        </w:rPr>
        <w:t xml:space="preserve"> </w:t>
      </w:r>
      <w:r w:rsidR="000F4A89" w:rsidRPr="000F4A89">
        <w:rPr>
          <w:rFonts w:ascii="Calibri" w:hAnsi="Calibri" w:cs="Calibri"/>
          <w:sz w:val="22"/>
          <w:szCs w:val="22"/>
        </w:rPr>
        <w:t>včetně nezbytné průvodní dokumentace</w:t>
      </w:r>
      <w:r w:rsidRPr="004617FC">
        <w:rPr>
          <w:rFonts w:ascii="Calibri" w:hAnsi="Calibri" w:cs="Calibri"/>
          <w:sz w:val="22"/>
          <w:szCs w:val="22"/>
        </w:rPr>
        <w:t>.</w:t>
      </w:r>
    </w:p>
    <w:p w14:paraId="2E4779CE" w14:textId="1DE45025"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0F4A89">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5E5003DB"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0F4A89">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180443EB"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0F4A89">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1A0F063E"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0F4A89">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3E4F1D">
        <w:rPr>
          <w:rFonts w:ascii="Calibri" w:hAnsi="Calibri" w:cs="Calibri"/>
          <w:b/>
          <w:bCs/>
          <w:sz w:val="22"/>
          <w:szCs w:val="22"/>
        </w:rPr>
        <w:t xml:space="preserve">za období </w:t>
      </w:r>
      <w:r w:rsidR="00690D0E" w:rsidRPr="003E4F1D">
        <w:rPr>
          <w:rFonts w:ascii="Calibri" w:hAnsi="Calibri" w:cs="Calibri"/>
          <w:b/>
          <w:bCs/>
          <w:sz w:val="22"/>
          <w:szCs w:val="22"/>
        </w:rPr>
        <w:t>2 let (24</w:t>
      </w:r>
      <w:r w:rsidR="00D51DFE" w:rsidRPr="003E4F1D">
        <w:rPr>
          <w:rFonts w:ascii="Calibri" w:hAnsi="Calibri" w:cs="Calibri"/>
          <w:b/>
          <w:bCs/>
          <w:sz w:val="22"/>
          <w:szCs w:val="22"/>
        </w:rPr>
        <w:t xml:space="preserve"> měsíců</w:t>
      </w:r>
      <w:r w:rsidR="00D51DFE" w:rsidRPr="009C0B57">
        <w:rPr>
          <w:rFonts w:ascii="Calibri" w:hAnsi="Calibri" w:cs="Calibri"/>
          <w:b/>
          <w:bCs/>
          <w:sz w:val="22"/>
          <w:szCs w:val="22"/>
        </w:rPr>
        <w:t>)</w:t>
      </w:r>
      <w:r w:rsidR="009306B9" w:rsidRPr="009C0B57">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9C0B5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w:t>
      </w:r>
      <w:r w:rsidRPr="004617FC">
        <w:rPr>
          <w:rFonts w:ascii="Calibri" w:hAnsi="Calibri" w:cs="Calibri"/>
          <w:sz w:val="22"/>
          <w:szCs w:val="22"/>
        </w:rPr>
        <w:lastRenderedPageBreak/>
        <w:t xml:space="preserve">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6EAB56C3"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w:t>
      </w:r>
      <w:r w:rsidR="006203D5" w:rsidRPr="00493714">
        <w:rPr>
          <w:rFonts w:ascii="Calibri" w:hAnsi="Calibri" w:cs="Calibri"/>
          <w:sz w:val="22"/>
          <w:szCs w:val="22"/>
        </w:rPr>
        <w:t>v pracovních dnech</w:t>
      </w:r>
      <w:r w:rsidRPr="00493714">
        <w:rPr>
          <w:rFonts w:ascii="Calibri" w:hAnsi="Calibri" w:cs="Calibri"/>
          <w:sz w:val="22"/>
          <w:szCs w:val="22"/>
        </w:rPr>
        <w:t xml:space="preserve"> </w:t>
      </w:r>
      <w:r w:rsidRPr="004617FC">
        <w:rPr>
          <w:rFonts w:ascii="Calibri" w:hAnsi="Calibri" w:cs="Calibri"/>
          <w:sz w:val="22"/>
          <w:szCs w:val="22"/>
        </w:rPr>
        <w:t xml:space="preserve">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3F4445F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2A36B843"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2A308C37"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4DF16C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C51832">
      <w:pPr>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2A8F7FD"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3E4F1D">
        <w:rPr>
          <w:rFonts w:ascii="Calibri" w:hAnsi="Calibri" w:cs="Calibri"/>
          <w:b/>
          <w:iCs/>
          <w:sz w:val="22"/>
          <w:szCs w:val="22"/>
        </w:rPr>
        <w:t xml:space="preserve">na dobu </w:t>
      </w:r>
      <w:r w:rsidR="00F77E40" w:rsidRPr="003E4F1D">
        <w:rPr>
          <w:rFonts w:ascii="Calibri" w:hAnsi="Calibri" w:cs="Calibri"/>
          <w:b/>
          <w:iCs/>
          <w:sz w:val="22"/>
          <w:szCs w:val="22"/>
        </w:rPr>
        <w:t>dvou let</w:t>
      </w:r>
      <w:r w:rsidR="00A31487" w:rsidRPr="003E4F1D">
        <w:rPr>
          <w:rFonts w:ascii="Calibri" w:hAnsi="Calibri" w:cs="Calibri"/>
          <w:b/>
          <w:iCs/>
          <w:sz w:val="22"/>
          <w:szCs w:val="22"/>
        </w:rPr>
        <w:t xml:space="preserve"> </w:t>
      </w:r>
      <w:r w:rsidR="00A31487" w:rsidRPr="003E4F1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661DE010" w14:textId="77777777" w:rsidR="009C0B57" w:rsidRDefault="009C0B57" w:rsidP="007B4D89">
      <w:pPr>
        <w:shd w:val="clear" w:color="auto" w:fill="FFFFFF" w:themeFill="background1"/>
        <w:tabs>
          <w:tab w:val="left" w:pos="4962"/>
        </w:tabs>
        <w:rPr>
          <w:rFonts w:ascii="Calibri" w:hAnsi="Calibri" w:cs="Calibri"/>
          <w:sz w:val="22"/>
          <w:szCs w:val="22"/>
        </w:rPr>
      </w:pPr>
    </w:p>
    <w:p w14:paraId="0E725A2B" w14:textId="673E8FC1"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77777777" w:rsidR="005A56A6" w:rsidRPr="004617FC" w:rsidRDefault="005A56A6" w:rsidP="0024457F">
      <w:pPr>
        <w:rPr>
          <w:rFonts w:ascii="Calibri" w:hAnsi="Calibri"/>
          <w:sz w:val="22"/>
          <w:szCs w:val="22"/>
          <w:shd w:val="clear" w:color="auto" w:fill="FFFFFF" w:themeFill="background1"/>
        </w:rPr>
      </w:pPr>
    </w:p>
    <w:p w14:paraId="3914E9CA" w14:textId="2329B6CE" w:rsidR="0024457F" w:rsidRDefault="0024457F" w:rsidP="0024457F">
      <w:pPr>
        <w:rPr>
          <w:rFonts w:ascii="Calibri" w:hAnsi="Calibri"/>
          <w:sz w:val="22"/>
          <w:szCs w:val="22"/>
          <w:shd w:val="clear" w:color="auto" w:fill="FFFFFF" w:themeFill="background1"/>
        </w:rPr>
      </w:pPr>
    </w:p>
    <w:p w14:paraId="1256D362" w14:textId="27F80236" w:rsidR="009C0B57" w:rsidRDefault="009C0B57" w:rsidP="0024457F">
      <w:pPr>
        <w:rPr>
          <w:rFonts w:ascii="Calibri" w:hAnsi="Calibri"/>
          <w:sz w:val="22"/>
          <w:szCs w:val="22"/>
          <w:shd w:val="clear" w:color="auto" w:fill="FFFFFF" w:themeFill="background1"/>
        </w:rPr>
      </w:pPr>
    </w:p>
    <w:p w14:paraId="7079A084" w14:textId="77777777" w:rsidR="009C0B57" w:rsidRPr="004617FC" w:rsidRDefault="009C0B57"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04FE78F8" w:rsidR="0022356A" w:rsidRDefault="0022356A" w:rsidP="0024457F">
      <w:pPr>
        <w:rPr>
          <w:rFonts w:ascii="Calibri" w:hAnsi="Calibri"/>
          <w:bCs/>
          <w:sz w:val="22"/>
          <w:szCs w:val="22"/>
        </w:rPr>
      </w:pPr>
    </w:p>
    <w:p w14:paraId="317370B3" w14:textId="050FCC10" w:rsidR="00C51832" w:rsidRDefault="00C51832" w:rsidP="0024457F">
      <w:pPr>
        <w:rPr>
          <w:rFonts w:ascii="Calibri" w:hAnsi="Calibri"/>
          <w:bCs/>
          <w:sz w:val="22"/>
          <w:szCs w:val="22"/>
        </w:rPr>
      </w:pPr>
    </w:p>
    <w:p w14:paraId="4A1428B3" w14:textId="026A3F49" w:rsidR="009C0B57" w:rsidRDefault="009C0B57" w:rsidP="0024457F">
      <w:pPr>
        <w:rPr>
          <w:rFonts w:ascii="Calibri" w:hAnsi="Calibri"/>
          <w:bCs/>
          <w:sz w:val="22"/>
          <w:szCs w:val="22"/>
        </w:rPr>
      </w:pPr>
    </w:p>
    <w:p w14:paraId="410A8858" w14:textId="77777777" w:rsidR="009C0B57" w:rsidRPr="004617FC" w:rsidRDefault="009C0B57"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C51832">
      <w:headerReference w:type="default" r:id="rId8"/>
      <w:footerReference w:type="default" r:id="rId9"/>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4"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5"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readOnly" w:formatting="1" w:enforcement="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305D"/>
    <w:rsid w:val="00024C02"/>
    <w:rsid w:val="00031EBF"/>
    <w:rsid w:val="0003215D"/>
    <w:rsid w:val="0003476A"/>
    <w:rsid w:val="00035495"/>
    <w:rsid w:val="00047C2D"/>
    <w:rsid w:val="00054942"/>
    <w:rsid w:val="00074CC0"/>
    <w:rsid w:val="00076408"/>
    <w:rsid w:val="00091376"/>
    <w:rsid w:val="00096DC0"/>
    <w:rsid w:val="000A2A80"/>
    <w:rsid w:val="000B54D9"/>
    <w:rsid w:val="000D64BA"/>
    <w:rsid w:val="000E1A8F"/>
    <w:rsid w:val="000E1D2F"/>
    <w:rsid w:val="000E2E5A"/>
    <w:rsid w:val="000F100C"/>
    <w:rsid w:val="000F4A89"/>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773A8"/>
    <w:rsid w:val="00280BF4"/>
    <w:rsid w:val="00292BB6"/>
    <w:rsid w:val="0029689E"/>
    <w:rsid w:val="00296D0F"/>
    <w:rsid w:val="002A13E7"/>
    <w:rsid w:val="002B0BFC"/>
    <w:rsid w:val="002B1D08"/>
    <w:rsid w:val="002B6872"/>
    <w:rsid w:val="002C7B5A"/>
    <w:rsid w:val="002E016F"/>
    <w:rsid w:val="0030471B"/>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4F1D"/>
    <w:rsid w:val="003E5778"/>
    <w:rsid w:val="003E5CB3"/>
    <w:rsid w:val="003E774D"/>
    <w:rsid w:val="00401C9C"/>
    <w:rsid w:val="0040474A"/>
    <w:rsid w:val="0041467B"/>
    <w:rsid w:val="0041752E"/>
    <w:rsid w:val="00433124"/>
    <w:rsid w:val="00435229"/>
    <w:rsid w:val="00451BF0"/>
    <w:rsid w:val="00451D4D"/>
    <w:rsid w:val="00452385"/>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C0B57"/>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96A4F"/>
    <w:rsid w:val="00AA5D7B"/>
    <w:rsid w:val="00AA7707"/>
    <w:rsid w:val="00AC1CA0"/>
    <w:rsid w:val="00AD38CB"/>
    <w:rsid w:val="00AE4FC2"/>
    <w:rsid w:val="00B07760"/>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41C7"/>
    <w:rsid w:val="00D07CAD"/>
    <w:rsid w:val="00D24282"/>
    <w:rsid w:val="00D325DC"/>
    <w:rsid w:val="00D332BF"/>
    <w:rsid w:val="00D366B7"/>
    <w:rsid w:val="00D51DFE"/>
    <w:rsid w:val="00D53BCC"/>
    <w:rsid w:val="00D66BCF"/>
    <w:rsid w:val="00D67A3D"/>
    <w:rsid w:val="00D91251"/>
    <w:rsid w:val="00D96513"/>
    <w:rsid w:val="00DD1CE0"/>
    <w:rsid w:val="00DD782B"/>
    <w:rsid w:val="00DE3207"/>
    <w:rsid w:val="00DE38CA"/>
    <w:rsid w:val="00E04AA8"/>
    <w:rsid w:val="00E16C66"/>
    <w:rsid w:val="00E174BC"/>
    <w:rsid w:val="00E21566"/>
    <w:rsid w:val="00E37F4D"/>
    <w:rsid w:val="00E4278A"/>
    <w:rsid w:val="00E50C8E"/>
    <w:rsid w:val="00E512B0"/>
    <w:rsid w:val="00E51AB2"/>
    <w:rsid w:val="00E52F12"/>
    <w:rsid w:val="00E70C67"/>
    <w:rsid w:val="00E81ADB"/>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062E"/>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3184</Words>
  <Characters>18789</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5</cp:revision>
  <cp:lastPrinted>2018-05-18T08:11:00Z</cp:lastPrinted>
  <dcterms:created xsi:type="dcterms:W3CDTF">2023-01-04T12:00:00Z</dcterms:created>
  <dcterms:modified xsi:type="dcterms:W3CDTF">2023-02-21T01:50:00Z</dcterms:modified>
</cp:coreProperties>
</file>